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7F" w:rsidRPr="006479DF" w:rsidRDefault="0004107F" w:rsidP="0004107F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7F8DA3DC" wp14:editId="77D41EB6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FAB2C9F" wp14:editId="04DB9706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1" layoutInCell="1" allowOverlap="1" wp14:anchorId="773D6AB0" wp14:editId="0A32D3E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sz w:val="20"/>
          <w:szCs w:val="20"/>
        </w:rPr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04107F" w:rsidRPr="006479DF" w:rsidRDefault="0004107F" w:rsidP="0004107F">
      <w:pPr>
        <w:jc w:val="center"/>
        <w:rPr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Pr="006479D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D3FEB63D5F984AF581F6C55C78AA148A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b/>
              <w:sz w:val="40"/>
              <w:szCs w:val="20"/>
            </w:rPr>
            <w:t>26</w:t>
          </w:r>
        </w:sdtContent>
      </w:sdt>
    </w:p>
    <w:p w:rsidR="0004107F" w:rsidRPr="00C6439D" w:rsidRDefault="0004107F" w:rsidP="0004107F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5A5B877F0004BF58AD4A031CCF05EE4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CKO" w:date="2015-04-21T09:43:00Z">
            <w:r w:rsidDel="00613CA1">
              <w:rPr>
                <w:b/>
                <w:sz w:val="32"/>
                <w:szCs w:val="32"/>
              </w:rPr>
              <w:delText>1</w:delText>
            </w:r>
          </w:del>
          <w:ins w:id="1" w:author="CKO" w:date="2015-04-21T09:43:00Z">
            <w:r w:rsidR="00613CA1">
              <w:rPr>
                <w:b/>
                <w:sz w:val="32"/>
                <w:szCs w:val="32"/>
              </w:rPr>
              <w:t>2</w:t>
            </w:r>
          </w:ins>
        </w:sdtContent>
      </w:sdt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Pr="006479DF" w:rsidRDefault="0004107F" w:rsidP="0004107F">
      <w:pPr>
        <w:jc w:val="center"/>
        <w:rPr>
          <w:b/>
          <w:sz w:val="20"/>
          <w:szCs w:val="20"/>
        </w:rPr>
      </w:pPr>
    </w:p>
    <w:p w:rsidR="0004107F" w:rsidRPr="009836CF" w:rsidRDefault="0004107F" w:rsidP="0004107F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04107F" w:rsidRDefault="0004107F" w:rsidP="0004107F">
      <w:pPr>
        <w:rPr>
          <w:sz w:val="20"/>
          <w:szCs w:val="20"/>
        </w:rPr>
      </w:pPr>
    </w:p>
    <w:p w:rsidR="0004107F" w:rsidRPr="006479DF" w:rsidRDefault="0004107F" w:rsidP="0004107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Doplňujúce monitorovacie údaje k žiadosti o platbu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04107F">
            <w:pPr>
              <w:jc w:val="both"/>
            </w:pPr>
            <w:r w:rsidRPr="0004107F">
              <w:t>Riadiace orgány</w:t>
            </w:r>
          </w:p>
          <w:p w:rsidR="0004107F" w:rsidRPr="0004107F" w:rsidRDefault="0004107F" w:rsidP="0004107F">
            <w:pPr>
              <w:jc w:val="both"/>
            </w:pPr>
            <w:r w:rsidRPr="0004107F">
              <w:t>Sprostredkovateľské orgány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Certifikačný orgán</w:t>
            </w:r>
          </w:p>
          <w:p w:rsidR="0004107F" w:rsidRPr="0004107F" w:rsidRDefault="0004107F" w:rsidP="00547395">
            <w:pPr>
              <w:jc w:val="both"/>
            </w:pPr>
            <w:r w:rsidRPr="0004107F">
              <w:t>Orgán auditu</w:t>
            </w:r>
          </w:p>
          <w:p w:rsidR="0004107F" w:rsidRPr="0004107F" w:rsidRDefault="0004107F" w:rsidP="00547395">
            <w:pPr>
              <w:jc w:val="both"/>
            </w:pPr>
            <w:r w:rsidRPr="0004107F">
              <w:t>Gestori horizontálnych princípov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04107F" w:rsidRPr="003B0DFE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Centrálny koordinačný orgán</w:t>
            </w:r>
          </w:p>
          <w:p w:rsidR="0004107F" w:rsidRPr="0004107F" w:rsidRDefault="0004107F" w:rsidP="00547395">
            <w:pPr>
              <w:jc w:val="both"/>
            </w:pPr>
            <w:r w:rsidRPr="0004107F">
              <w:t>Úrad vlády SR</w:t>
            </w:r>
          </w:p>
          <w:p w:rsidR="0004107F" w:rsidRPr="0004107F" w:rsidRDefault="0004107F" w:rsidP="00547395">
            <w:pPr>
              <w:jc w:val="both"/>
            </w:pPr>
            <w:r w:rsidRPr="0004107F">
              <w:t>v súlade s kapitolou 1.2, ods. 3, písm. a) Systému riadenia európskych štrukturálnych a investičných fondov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F77AC2B180D047BD890DCBE3AD8AFD9E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04107F" w:rsidP="00547395">
                <w:pPr>
                  <w:jc w:val="both"/>
                </w:pPr>
                <w:del w:id="2" w:author="CKO" w:date="2015-03-09T14:00:00Z">
                  <w:r w:rsidDel="001D4049">
                    <w:delText xml:space="preserve">Vzor je pre subjekty, ktorým je určený záväzný. Subjekty, ktorým je vzor určený môžu vzor doplniť s ohľadom na špecifické potreby OP, pričom musí byť zachovaný minimálny obsah uvedený vo vzore. </w:delText>
                  </w:r>
                </w:del>
                <w:ins w:id="3" w:author="CKO" w:date="2015-04-23T14:21:00Z">
                  <w:r w:rsidR="0068325A">
                    <w:t>Vzor je pre subjekty, ktorým je určený záväzný v celom jeho rozsahu, bez možnosti úpravy. Výnimkou je možnosť úpravy, ktorá je vo vzore výslovne povolená.</w:t>
                  </w:r>
                </w:ins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031C6A54063F475F87DD856A71D0542A"/>
            </w:placeholder>
            <w:date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6826C5" w:rsidP="0084326F">
                <w:pPr>
                  <w:jc w:val="both"/>
                </w:pPr>
                <w:del w:id="4" w:author="CKO" w:date="2015-03-09T10:14:00Z">
                  <w:r w:rsidDel="002A430D">
                    <w:delText>05.02.</w:delText>
                  </w:r>
                </w:del>
                <w:ins w:id="5" w:author="CKO" w:date="2015-07-16T16:01:00Z">
                  <w:r w:rsidR="0084326F" w:rsidDel="002A430D">
                    <w:t xml:space="preserve"> </w:t>
                  </w:r>
                </w:ins>
                <w:del w:id="6" w:author="CKO" w:date="2015-03-09T10:14:00Z">
                  <w:r w:rsidDel="002A430D">
                    <w:delText>2015</w:delText>
                  </w:r>
                </w:del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sdt>
          <w:sdtPr>
            <w:id w:val="-1813329615"/>
            <w:placeholder>
              <w:docPart w:val="008A29DBF8434811BA7AFFEB72B57D6F"/>
            </w:placeholder>
            <w:date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6826C5" w:rsidP="0084326F">
                <w:pPr>
                  <w:jc w:val="both"/>
                </w:pPr>
                <w:del w:id="7" w:author="CKO" w:date="2015-03-09T10:14:00Z">
                  <w:r w:rsidDel="002A430D">
                    <w:delText>05.02.2015</w:delText>
                  </w:r>
                </w:del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Ing. Igor Federič</w:t>
            </w:r>
            <w:bookmarkStart w:id="8" w:name="_GoBack"/>
            <w:bookmarkEnd w:id="8"/>
          </w:p>
          <w:p w:rsidR="0004107F" w:rsidRPr="0004107F" w:rsidRDefault="0004107F" w:rsidP="00547395">
            <w:pPr>
              <w:jc w:val="both"/>
            </w:pPr>
            <w:r w:rsidRPr="0004107F">
              <w:t>vedúci Úradu vlády SR</w:t>
            </w:r>
          </w:p>
        </w:tc>
      </w:tr>
    </w:tbl>
    <w:p w:rsidR="00627EA3" w:rsidRPr="00627EA3" w:rsidRDefault="00627EA3" w:rsidP="006479DF"/>
    <w:p w:rsidR="00C31910" w:rsidRDefault="00C31910" w:rsidP="006479DF">
      <w:pPr>
        <w:sectPr w:rsidR="00C31910" w:rsidSect="009549F7">
          <w:headerReference w:type="default" r:id="rId12"/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5E51A4" w:rsidTr="00547395">
        <w:tc>
          <w:tcPr>
            <w:tcW w:w="14142" w:type="dxa"/>
            <w:shd w:val="clear" w:color="auto" w:fill="B2A1C7" w:themeFill="accent4" w:themeFillTint="99"/>
          </w:tcPr>
          <w:p w:rsidR="005E51A4" w:rsidRPr="005E51A4" w:rsidRDefault="005E51A4" w:rsidP="005E51A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lastRenderedPageBreak/>
              <w:t>Doplňujúce monitorovacie údaje k žiadosti o platbu č. x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5E51A4" w:rsidRP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854A2E" w:rsidRPr="005E51A4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:rsidR="00854A2E" w:rsidRPr="005E51A4" w:rsidRDefault="00854A2E" w:rsidP="005E51A4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854A2E" w:rsidRPr="005E51A4" w:rsidTr="00854A2E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2"/>
            </w:r>
            <w:r w:rsidRPr="005E51A4">
              <w:rPr>
                <w:b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ins w:id="14" w:author="CKO" w:date="2015-03-17T12:38:00Z">
              <w:r w:rsidR="004E0E28">
                <w:rPr>
                  <w:b/>
                </w:rPr>
                <w:t>U</w:t>
              </w:r>
            </w:ins>
            <w:del w:id="15" w:author="CKO" w:date="2015-03-17T12:38:00Z">
              <w:r w:rsidRPr="005E51A4" w:rsidDel="004E0E28">
                <w:rPr>
                  <w:b/>
                </w:rPr>
                <w:delText>Ú</w:delText>
              </w:r>
            </w:del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</w:t>
            </w:r>
            <w:ins w:id="17" w:author="CKO" w:date="2015-03-17T12:38:00Z">
              <w:r w:rsidR="004E0E28">
                <w:rPr>
                  <w:b/>
                </w:rPr>
                <w:t>U</w:t>
              </w:r>
            </w:ins>
            <w:del w:id="18" w:author="CKO" w:date="2015-03-17T12:38:00Z">
              <w:r w:rsidRPr="005E51A4" w:rsidDel="004E0E28">
                <w:rPr>
                  <w:b/>
                </w:rPr>
                <w:delText>Ú</w:delText>
              </w:r>
            </w:del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ins w:id="33" w:author="CKO" w:date="2015-03-17T12:38:00Z">
              <w:r w:rsidR="004E0E28">
                <w:rPr>
                  <w:b/>
                </w:rPr>
                <w:t>U</w:t>
              </w:r>
            </w:ins>
            <w:del w:id="34" w:author="CKO" w:date="2015-03-17T12:38:00Z">
              <w:r w:rsidRPr="005E51A4" w:rsidDel="004E0E28">
                <w:rPr>
                  <w:b/>
                </w:rPr>
                <w:delText>Ú</w:delText>
              </w:r>
            </w:del>
          </w:p>
          <w:p w:rsidR="00854A2E" w:rsidRPr="005E51A4" w:rsidRDefault="00854A2E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854A2E" w:rsidRPr="005E51A4" w:rsidRDefault="00854A2E" w:rsidP="005E51A4"/>
        </w:tc>
        <w:tc>
          <w:tcPr>
            <w:tcW w:w="1706" w:type="dxa"/>
          </w:tcPr>
          <w:p w:rsidR="00854A2E" w:rsidRPr="005E51A4" w:rsidRDefault="00854A2E" w:rsidP="005E51A4"/>
        </w:tc>
        <w:tc>
          <w:tcPr>
            <w:tcW w:w="1417" w:type="dxa"/>
          </w:tcPr>
          <w:p w:rsidR="00854A2E" w:rsidRPr="005E51A4" w:rsidRDefault="00854A2E" w:rsidP="005E51A4"/>
        </w:tc>
        <w:tc>
          <w:tcPr>
            <w:tcW w:w="1701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2835" w:type="dxa"/>
          </w:tcPr>
          <w:p w:rsidR="00854A2E" w:rsidRPr="005E51A4" w:rsidRDefault="00854A2E" w:rsidP="005E51A4"/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854A2E" w:rsidRPr="005E51A4" w:rsidRDefault="00854A2E" w:rsidP="005E51A4"/>
        </w:tc>
      </w:tr>
    </w:tbl>
    <w:p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F17B69" w:rsidRPr="005E51A4" w:rsidTr="00F17B69">
        <w:tc>
          <w:tcPr>
            <w:tcW w:w="14142" w:type="dxa"/>
            <w:gridSpan w:val="7"/>
            <w:shd w:val="clear" w:color="auto" w:fill="FABF8F" w:themeFill="accent6" w:themeFillTint="99"/>
          </w:tcPr>
          <w:p w:rsidR="00F17B69" w:rsidRPr="005E51A4" w:rsidRDefault="00F17B69" w:rsidP="005E51A4">
            <w:r w:rsidRPr="005E51A4">
              <w:rPr>
                <w:b/>
                <w:sz w:val="28"/>
              </w:rPr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1"/>
            </w:r>
          </w:p>
        </w:tc>
      </w:tr>
      <w:tr w:rsidR="00F17B69" w:rsidRPr="005E51A4" w:rsidTr="00A749A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rPr>
                <w:b/>
              </w:rPr>
            </w:pPr>
            <w:r w:rsidRPr="005E51A4">
              <w:rPr>
                <w:b/>
              </w:rPr>
              <w:lastRenderedPageBreak/>
              <w:t>Merateľný ukazovateľ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ins w:id="65" w:author="CKO" w:date="2015-03-17T12:49:00Z">
              <w:r w:rsidR="004E0E28">
                <w:rPr>
                  <w:b/>
                </w:rPr>
                <w:t>U</w:t>
              </w:r>
            </w:ins>
            <w:del w:id="66" w:author="CKO" w:date="2015-03-17T12:49:00Z">
              <w:r w:rsidRPr="005E51A4" w:rsidDel="004E0E28">
                <w:rPr>
                  <w:b/>
                </w:rPr>
                <w:delText>Ú</w:delText>
              </w:r>
            </w:del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Skutočný stav M</w:t>
            </w:r>
            <w:ins w:id="68" w:author="CKO" w:date="2015-03-17T12:49:00Z">
              <w:r w:rsidR="004E0E28">
                <w:rPr>
                  <w:b/>
                </w:rPr>
                <w:t>U</w:t>
              </w:r>
            </w:ins>
            <w:del w:id="69" w:author="CKO" w:date="2015-03-17T12:49:00Z">
              <w:r w:rsidRPr="005E51A4" w:rsidDel="004E0E28">
                <w:rPr>
                  <w:b/>
                </w:rPr>
                <w:delText>Ú</w:delText>
              </w:r>
            </w:del>
            <w:r>
              <w:rPr>
                <w:rStyle w:val="Odkaznapoznmkupodiarou"/>
                <w:b/>
              </w:rPr>
              <w:footnoteReference w:id="17"/>
            </w:r>
            <w:r w:rsidRPr="005E51A4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ins w:id="72" w:author="CKO" w:date="2015-03-17T12:49:00Z">
              <w:r w:rsidR="004E0E28">
                <w:rPr>
                  <w:b/>
                </w:rPr>
                <w:t>U</w:t>
              </w:r>
            </w:ins>
            <w:del w:id="73" w:author="CKO" w:date="2015-03-17T12:49:00Z">
              <w:r w:rsidRPr="005E51A4" w:rsidDel="004E0E28">
                <w:rPr>
                  <w:b/>
                </w:rPr>
                <w:delText>Ú</w:delText>
              </w:r>
            </w:del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8"/>
            </w:r>
          </w:p>
        </w:tc>
      </w:tr>
      <w:tr w:rsidR="00A749A1" w:rsidRPr="005E51A4" w:rsidTr="00307063">
        <w:tc>
          <w:tcPr>
            <w:tcW w:w="168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:rsidTr="00A749A1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F17B69" w:rsidRPr="005E51A4" w:rsidRDefault="00F17B69" w:rsidP="005E51A4"/>
        </w:tc>
        <w:tc>
          <w:tcPr>
            <w:tcW w:w="1843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1842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2410" w:type="dxa"/>
          </w:tcPr>
          <w:p w:rsidR="00F17B69" w:rsidRPr="005E51A4" w:rsidRDefault="00F17B69" w:rsidP="005E51A4"/>
        </w:tc>
      </w:tr>
      <w:tr w:rsidR="00F17B69" w:rsidRPr="005E51A4" w:rsidTr="00F17B69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F17B69" w:rsidRPr="005E51A4" w:rsidRDefault="00F17B69" w:rsidP="005E51A4"/>
        </w:tc>
      </w:tr>
    </w:tbl>
    <w:p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5E51A4" w:rsidTr="00547395">
        <w:tc>
          <w:tcPr>
            <w:tcW w:w="5000" w:type="pct"/>
            <w:shd w:val="clear" w:color="auto" w:fill="FABF8F" w:themeFill="accent6" w:themeFillTint="99"/>
          </w:tcPr>
          <w:p w:rsidR="005E51A4" w:rsidRPr="005E51A4" w:rsidRDefault="005E51A4" w:rsidP="005E51A4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5E51A4" w:rsidRPr="005E51A4" w:rsidTr="00547395">
        <w:tc>
          <w:tcPr>
            <w:tcW w:w="5000" w:type="pct"/>
          </w:tcPr>
          <w:p w:rsidR="005E51A4" w:rsidRPr="005E51A4" w:rsidRDefault="005E51A4" w:rsidP="005E51A4">
            <w:pPr>
              <w:rPr>
                <w:b/>
              </w:rPr>
            </w:pPr>
          </w:p>
        </w:tc>
      </w:tr>
    </w:tbl>
    <w:p w:rsidR="00627EA3" w:rsidRPr="005E51A4" w:rsidRDefault="00627EA3" w:rsidP="005E51A4"/>
    <w:sectPr w:rsidR="00627EA3" w:rsidRPr="005E51A4" w:rsidSect="005E51A4">
      <w:headerReference w:type="default" r:id="rId15"/>
      <w:headerReference w:type="first" r:id="rId16"/>
      <w:footerReference w:type="first" r:id="rId17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832" w:rsidRDefault="004B7832" w:rsidP="00B948E0">
      <w:r>
        <w:separator/>
      </w:r>
    </w:p>
  </w:endnote>
  <w:endnote w:type="continuationSeparator" w:id="0">
    <w:p w:rsidR="004B7832" w:rsidRDefault="004B783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CF" w:rsidRDefault="005E51A4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DDB6FB9" wp14:editId="5659D5CA">
              <wp:simplePos x="0" y="0"/>
              <wp:positionH relativeFrom="column">
                <wp:posOffset>-4445</wp:posOffset>
              </wp:positionH>
              <wp:positionV relativeFrom="paragraph">
                <wp:posOffset>160655</wp:posOffset>
              </wp:positionV>
              <wp:extent cx="8914765" cy="0"/>
              <wp:effectExtent l="57150" t="38100" r="57785" b="95250"/>
              <wp:wrapNone/>
              <wp:docPr id="12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65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26CF">
      <w:t xml:space="preserve"> </w:t>
    </w:r>
  </w:p>
  <w:p w:rsidR="00F426CF" w:rsidRDefault="00F53646">
    <w:pPr>
      <w:pStyle w:val="Pta"/>
      <w:jc w:val="right"/>
    </w:pPr>
    <w:r>
      <w:rPr>
        <w:noProof/>
      </w:rPr>
      <w:drawing>
        <wp:anchor distT="0" distB="0" distL="114300" distR="114300" simplePos="0" relativeHeight="251656192" behindDoc="1" locked="0" layoutInCell="1" allowOverlap="1" wp14:anchorId="4F6B7F19" wp14:editId="69F7BE5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26CF">
      <w:t xml:space="preserve">Strana </w:t>
    </w:r>
    <w:r w:rsidR="00F426CF">
      <w:fldChar w:fldCharType="begin"/>
    </w:r>
    <w:r w:rsidR="00F426CF">
      <w:instrText>PAGE   \* MERGEFORMAT</w:instrText>
    </w:r>
    <w:r w:rsidR="00F426CF">
      <w:fldChar w:fldCharType="separate"/>
    </w:r>
    <w:r w:rsidR="0084326F">
      <w:rPr>
        <w:noProof/>
      </w:rPr>
      <w:t>3</w:t>
    </w:r>
    <w:r w:rsidR="00F426CF">
      <w:fldChar w:fldCharType="end"/>
    </w:r>
  </w:p>
  <w:p w:rsidR="00F426CF" w:rsidRPr="00627EA3" w:rsidRDefault="00F426CF" w:rsidP="00627E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B" w:rsidRDefault="00D8137B" w:rsidP="00D8137B">
    <w:pPr>
      <w:pStyle w:val="Pta"/>
      <w:jc w:val="right"/>
    </w:pPr>
    <w:r>
      <w:t xml:space="preserve"> </w:t>
    </w:r>
  </w:p>
  <w:p w:rsidR="00D8137B" w:rsidRDefault="00D8137B" w:rsidP="00D8137B">
    <w:pPr>
      <w:pStyle w:val="Pt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5E51A4" w:rsidP="0004107F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8914765" cy="9525"/>
              <wp:effectExtent l="57150" t="38100" r="57785" b="85725"/>
              <wp:wrapNone/>
              <wp:docPr id="9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04107F" w:rsidRPr="0004107F">
      <w:t xml:space="preserve"> </w: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rPr>
        <w:noProof/>
      </w:rPr>
      <w:drawing>
        <wp:anchor distT="0" distB="0" distL="114300" distR="114300" simplePos="0" relativeHeight="251663360" behindDoc="1" locked="0" layoutInCell="1" allowOverlap="1" wp14:anchorId="7319E419" wp14:editId="4350987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04107F">
          <w:fldChar w:fldCharType="begin"/>
        </w:r>
        <w:r w:rsidRPr="0004107F">
          <w:instrText>PAGE   \* MERGEFORMAT</w:instrText>
        </w:r>
        <w:r w:rsidRPr="0004107F">
          <w:fldChar w:fldCharType="separate"/>
        </w:r>
        <w:r w:rsidR="0084326F">
          <w:rPr>
            <w:noProof/>
          </w:rPr>
          <w:t>2</w:t>
        </w:r>
        <w:r w:rsidRPr="0004107F">
          <w:fldChar w:fldCharType="end"/>
        </w:r>
      </w:sdtContent>
    </w:sdt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832" w:rsidRDefault="004B7832" w:rsidP="00B948E0">
      <w:r>
        <w:separator/>
      </w:r>
    </w:p>
  </w:footnote>
  <w:footnote w:type="continuationSeparator" w:id="0">
    <w:p w:rsidR="004B7832" w:rsidRDefault="004B7832" w:rsidP="00B948E0">
      <w:r>
        <w:continuationSeparator/>
      </w:r>
    </w:p>
  </w:footnote>
  <w:footnote w:id="1">
    <w:p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256E5">
        <w:rPr>
          <w:rFonts w:ascii="Arial Narrow" w:hAnsi="Arial Narrow"/>
          <w:sz w:val="18"/>
          <w:szCs w:val="18"/>
        </w:rPr>
        <w:t>Vypĺňané automaticky po odoslaní príslušnej žiadosti o platbu prijímateľom v</w:t>
      </w:r>
      <w:r>
        <w:rPr>
          <w:rFonts w:ascii="Arial Narrow" w:hAnsi="Arial Narrow"/>
          <w:sz w:val="18"/>
          <w:szCs w:val="18"/>
        </w:rPr>
        <w:t> </w:t>
      </w:r>
      <w:r w:rsidRPr="002256E5">
        <w:rPr>
          <w:rFonts w:ascii="Arial Narrow" w:hAnsi="Arial Narrow"/>
          <w:sz w:val="18"/>
          <w:szCs w:val="18"/>
        </w:rPr>
        <w:t>ITMS</w:t>
      </w:r>
      <w:r>
        <w:rPr>
          <w:rFonts w:ascii="Arial Narrow" w:hAnsi="Arial Narrow"/>
          <w:sz w:val="18"/>
          <w:szCs w:val="18"/>
        </w:rPr>
        <w:t xml:space="preserve">2014+. </w:t>
      </w:r>
      <w:r w:rsidRPr="002D0C7E">
        <w:rPr>
          <w:rFonts w:ascii="Arial Narrow" w:hAnsi="Arial Narrow"/>
          <w:sz w:val="18"/>
          <w:szCs w:val="18"/>
        </w:rPr>
        <w:t xml:space="preserve">Platí pre zúčtovanie zálohovej platby, </w:t>
      </w:r>
      <w:r>
        <w:rPr>
          <w:rFonts w:ascii="Arial Narrow" w:hAnsi="Arial Narrow"/>
          <w:sz w:val="18"/>
          <w:szCs w:val="18"/>
        </w:rPr>
        <w:t>priebežnú platbu a poskytnutie predfinancovania.</w:t>
      </w:r>
    </w:p>
  </w:footnote>
  <w:footnote w:id="2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9" w:author="CKO" w:date="2015-05-11T14:43:00Z">
        <w:r w:rsidDel="00C1730B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</w:t>
      </w:r>
      <w:ins w:id="10" w:author="CKO" w:date="2015-03-09T10:14:00Z">
        <w:r w:rsidR="002A430D">
          <w:rPr>
            <w:rFonts w:ascii="Arial Narrow" w:hAnsi="Arial Narrow"/>
            <w:sz w:val="18"/>
            <w:szCs w:val="18"/>
          </w:rPr>
          <w:t xml:space="preserve">hlavným </w:t>
        </w:r>
      </w:ins>
      <w:r>
        <w:rPr>
          <w:rFonts w:ascii="Arial Narrow" w:hAnsi="Arial Narrow"/>
          <w:sz w:val="18"/>
          <w:szCs w:val="18"/>
        </w:rPr>
        <w:t xml:space="preserve">aktivitám </w:t>
      </w:r>
      <w:del w:id="11" w:author="CKO" w:date="2015-03-09T10:15:00Z">
        <w:r w:rsidDel="002A430D">
          <w:rPr>
            <w:rFonts w:ascii="Arial Narrow" w:hAnsi="Arial Narrow"/>
            <w:sz w:val="18"/>
            <w:szCs w:val="18"/>
          </w:rPr>
          <w:delText>(hlavným aj podporným)</w:delText>
        </w:r>
      </w:del>
      <w:r>
        <w:rPr>
          <w:rFonts w:ascii="Arial Narrow" w:hAnsi="Arial Narrow"/>
          <w:sz w:val="18"/>
          <w:szCs w:val="18"/>
        </w:rPr>
        <w:t xml:space="preserve">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12" w:author="CKO" w:date="2015-05-11T14:43:00Z">
        <w:r w:rsidDel="00C1730B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>2014+. Uvádza sa relevancia merateľného ukazovateľa k horizontálnemu princípu v zmysle zmluvy o poskytnutí nenávratného finančného príspevku.</w:t>
      </w:r>
    </w:p>
  </w:footnote>
  <w:footnote w:id="4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13" w:author="CKO" w:date="2015-05-11T14:43:00Z">
        <w:r w:rsidDel="00C1730B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16" w:author="CKO" w:date="2015-05-11T14:43:00Z">
        <w:r w:rsidDel="00C1730B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7">
    <w:p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</w:t>
      </w:r>
      <w:del w:id="19" w:author="CKO" w:date="2015-03-09T10:28:00Z">
        <w:r w:rsidRPr="00DF18AF" w:rsidDel="00D8377C">
          <w:rPr>
            <w:rFonts w:ascii="Arial Narrow" w:hAnsi="Arial Narrow"/>
            <w:sz w:val="18"/>
            <w:szCs w:val="18"/>
          </w:rPr>
          <w:delText>k</w:delText>
        </w:r>
      </w:del>
      <w:ins w:id="20" w:author="CKO" w:date="2015-04-23T16:02:00Z">
        <w:r w:rsidR="00FD12F3">
          <w:rPr>
            <w:rFonts w:ascii="Arial Narrow" w:hAnsi="Arial Narrow"/>
            <w:sz w:val="18"/>
            <w:szCs w:val="18"/>
          </w:rPr>
          <w:t xml:space="preserve">ku dňu </w:t>
        </w:r>
      </w:ins>
      <w:ins w:id="21" w:author="CKO" w:date="2015-04-23T16:09:00Z">
        <w:r w:rsidR="00A41692">
          <w:rPr>
            <w:rFonts w:ascii="Arial Narrow" w:hAnsi="Arial Narrow"/>
            <w:sz w:val="18"/>
            <w:szCs w:val="18"/>
          </w:rPr>
          <w:t>odoslania</w:t>
        </w:r>
      </w:ins>
      <w:ins w:id="22" w:author="CKO" w:date="2015-04-23T16:02:00Z">
        <w:r w:rsidR="00FD12F3">
          <w:rPr>
            <w:rFonts w:ascii="Arial Narrow" w:hAnsi="Arial Narrow"/>
            <w:sz w:val="18"/>
            <w:szCs w:val="18"/>
          </w:rPr>
          <w:t xml:space="preserve"> žiadosti o</w:t>
        </w:r>
      </w:ins>
      <w:ins w:id="23" w:author="CKO" w:date="2015-04-23T16:03:00Z">
        <w:r w:rsidR="00FD12F3">
          <w:rPr>
            <w:rFonts w:ascii="Arial Narrow" w:hAnsi="Arial Narrow"/>
            <w:sz w:val="18"/>
            <w:szCs w:val="18"/>
          </w:rPr>
          <w:t> </w:t>
        </w:r>
      </w:ins>
      <w:ins w:id="24" w:author="CKO" w:date="2015-04-23T16:02:00Z">
        <w:r w:rsidR="00FD12F3">
          <w:rPr>
            <w:rFonts w:ascii="Arial Narrow" w:hAnsi="Arial Narrow"/>
            <w:sz w:val="18"/>
            <w:szCs w:val="18"/>
          </w:rPr>
          <w:t xml:space="preserve">platbu </w:t>
        </w:r>
      </w:ins>
      <w:ins w:id="25" w:author="CKO" w:date="2015-04-23T16:03:00Z">
        <w:r w:rsidR="00FD12F3">
          <w:rPr>
            <w:rFonts w:ascii="Arial Narrow" w:hAnsi="Arial Narrow"/>
            <w:sz w:val="18"/>
            <w:szCs w:val="18"/>
          </w:rPr>
          <w:t>na riadiaci orgán</w:t>
        </w:r>
      </w:ins>
      <w:ins w:id="26" w:author="CKO" w:date="2015-03-09T10:21:00Z">
        <w:r w:rsidR="002A430D">
          <w:rPr>
            <w:rFonts w:ascii="Arial Narrow" w:hAnsi="Arial Narrow"/>
            <w:sz w:val="18"/>
            <w:szCs w:val="18"/>
          </w:rPr>
          <w:t>, t.j. súhrnná hodnota</w:t>
        </w:r>
      </w:ins>
      <w:r w:rsidRPr="00DF18AF">
        <w:rPr>
          <w:rFonts w:ascii="Arial Narrow" w:hAnsi="Arial Narrow"/>
          <w:sz w:val="18"/>
          <w:szCs w:val="18"/>
        </w:rPr>
        <w:t> </w:t>
      </w:r>
      <w:ins w:id="27" w:author="CKO" w:date="2015-03-09T10:22:00Z">
        <w:r w:rsidR="002A430D">
          <w:rPr>
            <w:rFonts w:ascii="Arial Narrow" w:hAnsi="Arial Narrow"/>
            <w:sz w:val="18"/>
            <w:szCs w:val="18"/>
          </w:rPr>
          <w:t xml:space="preserve">od začiatku realizácie projektu do </w:t>
        </w:r>
      </w:ins>
      <w:ins w:id="28" w:author="CKO" w:date="2015-04-23T16:41:00Z">
        <w:r w:rsidR="00FF31C0">
          <w:rPr>
            <w:rFonts w:ascii="Arial Narrow" w:hAnsi="Arial Narrow"/>
            <w:sz w:val="18"/>
            <w:szCs w:val="18"/>
          </w:rPr>
          <w:t>odoslania</w:t>
        </w:r>
      </w:ins>
      <w:ins w:id="29" w:author="CKO" w:date="2015-04-23T16:03:00Z">
        <w:r w:rsidR="00FD12F3">
          <w:rPr>
            <w:rFonts w:ascii="Arial Narrow" w:hAnsi="Arial Narrow"/>
            <w:sz w:val="18"/>
            <w:szCs w:val="18"/>
          </w:rPr>
          <w:t xml:space="preserve"> žiadosti o platbu na riadiaci orgán</w:t>
        </w:r>
      </w:ins>
      <w:ins w:id="30" w:author="CKO" w:date="2015-03-09T10:22:00Z">
        <w:r w:rsidR="002A430D">
          <w:rPr>
            <w:rFonts w:ascii="Arial Narrow" w:hAnsi="Arial Narrow"/>
            <w:sz w:val="18"/>
            <w:szCs w:val="18"/>
          </w:rPr>
          <w:t>.</w:t>
        </w:r>
      </w:ins>
      <w:del w:id="31" w:author="CKO" w:date="2015-03-09T10:16:00Z">
        <w:r w:rsidDel="002A430D">
          <w:rPr>
            <w:rFonts w:ascii="Arial Narrow" w:hAnsi="Arial Narrow"/>
            <w:sz w:val="18"/>
            <w:szCs w:val="18"/>
          </w:rPr>
          <w:delText>poslednému dňu monitorovaného obdobia</w:delText>
        </w:r>
        <w:r w:rsidRPr="00DF18AF" w:rsidDel="002A430D">
          <w:rPr>
            <w:rFonts w:ascii="Arial Narrow" w:hAnsi="Arial Narrow"/>
            <w:sz w:val="18"/>
            <w:szCs w:val="18"/>
          </w:rPr>
          <w:delText>, t.j. súhrnná hodnota dosiahnutá za obdobie od začiatku realizácie projektu do dátumu monitorovacej správy</w:delText>
        </w:r>
      </w:del>
      <w:del w:id="32" w:author="CKO" w:date="2015-04-23T16:04:00Z">
        <w:r w:rsidRPr="00DF18AF" w:rsidDel="00727B36">
          <w:rPr>
            <w:rFonts w:ascii="Arial Narrow" w:hAnsi="Arial Narrow"/>
            <w:sz w:val="18"/>
            <w:szCs w:val="18"/>
          </w:rPr>
          <w:delText>.</w:delText>
        </w:r>
      </w:del>
      <w:r>
        <w:rPr>
          <w:rFonts w:ascii="Arial Narrow" w:hAnsi="Arial Narrow"/>
          <w:sz w:val="18"/>
          <w:szCs w:val="18"/>
        </w:rPr>
        <w:t xml:space="preserve"> </w:t>
      </w:r>
    </w:p>
  </w:footnote>
  <w:footnote w:id="8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35" w:author="CKO" w:date="2015-05-11T14:43:00Z">
        <w:r w:rsidDel="00C1730B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>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36" w:author="CKO" w:date="2015-05-11T14:43:00Z">
        <w:r w:rsidDel="00C1730B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</w:t>
      </w:r>
      <w:ins w:id="37" w:author="CKO" w:date="2015-03-09T10:23:00Z">
        <w:r w:rsidR="002A430D">
          <w:rPr>
            <w:rFonts w:ascii="Arial Narrow" w:hAnsi="Arial Narrow"/>
            <w:sz w:val="18"/>
            <w:szCs w:val="18"/>
          </w:rPr>
          <w:t xml:space="preserve">hlavné </w:t>
        </w:r>
      </w:ins>
      <w:r>
        <w:rPr>
          <w:rFonts w:ascii="Arial Narrow" w:hAnsi="Arial Narrow"/>
          <w:sz w:val="18"/>
          <w:szCs w:val="18"/>
        </w:rPr>
        <w:t xml:space="preserve">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</w:t>
      </w:r>
      <w:ins w:id="38" w:author="CKO" w:date="2015-05-15T11:18:00Z">
        <w:r w:rsidR="00C94303">
          <w:rPr>
            <w:rFonts w:ascii="Arial Narrow" w:hAnsi="Arial Narrow"/>
            <w:sz w:val="18"/>
            <w:szCs w:val="18"/>
          </w:rPr>
          <w:t xml:space="preserve">monitorované </w:t>
        </w:r>
      </w:ins>
      <w:r w:rsidRPr="00CB4790">
        <w:rPr>
          <w:rFonts w:ascii="Arial Narrow" w:hAnsi="Arial Narrow"/>
          <w:sz w:val="18"/>
          <w:szCs w:val="18"/>
        </w:rPr>
        <w:t>obdobie</w:t>
      </w:r>
      <w:ins w:id="39" w:author="CKO" w:date="2015-05-15T11:18:00Z">
        <w:r w:rsidR="00C94303">
          <w:rPr>
            <w:rFonts w:ascii="Arial Narrow" w:hAnsi="Arial Narrow"/>
            <w:sz w:val="18"/>
            <w:szCs w:val="18"/>
          </w:rPr>
          <w:t xml:space="preserve"> (pozn. prvým monitorovaným obdobím je obdobie</w:t>
        </w:r>
      </w:ins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 xml:space="preserve">aktivít projektu </w:t>
      </w:r>
      <w:del w:id="40" w:author="CKO" w:date="2015-05-15T10:08:00Z">
        <w:r w:rsidDel="00A11E5C">
          <w:rPr>
            <w:rFonts w:ascii="Arial Narrow" w:hAnsi="Arial Narrow"/>
            <w:sz w:val="18"/>
            <w:szCs w:val="18"/>
          </w:rPr>
          <w:delText xml:space="preserve">do </w:delText>
        </w:r>
      </w:del>
      <w:ins w:id="41" w:author="CKO" w:date="2015-05-15T11:22:00Z">
        <w:r w:rsidR="00C94303">
          <w:rPr>
            <w:rFonts w:ascii="Arial Narrow" w:hAnsi="Arial Narrow"/>
            <w:sz w:val="18"/>
            <w:szCs w:val="18"/>
          </w:rPr>
          <w:t xml:space="preserve">do dňa </w:t>
        </w:r>
      </w:ins>
      <w:ins w:id="42" w:author="CKO" w:date="2015-04-23T16:03:00Z">
        <w:r w:rsidR="00C81C97">
          <w:rPr>
            <w:rFonts w:ascii="Arial Narrow" w:hAnsi="Arial Narrow"/>
            <w:sz w:val="18"/>
            <w:szCs w:val="18"/>
          </w:rPr>
          <w:t xml:space="preserve"> </w:t>
        </w:r>
      </w:ins>
      <w:ins w:id="43" w:author="CKO" w:date="2015-04-23T16:08:00Z">
        <w:r w:rsidR="00A41692">
          <w:rPr>
            <w:rFonts w:ascii="Arial Narrow" w:hAnsi="Arial Narrow"/>
            <w:sz w:val="18"/>
            <w:szCs w:val="18"/>
          </w:rPr>
          <w:t>odoslania</w:t>
        </w:r>
      </w:ins>
      <w:ins w:id="44" w:author="CKO" w:date="2015-04-23T16:03:00Z">
        <w:r w:rsidR="00C81C97">
          <w:rPr>
            <w:rFonts w:ascii="Arial Narrow" w:hAnsi="Arial Narrow"/>
            <w:sz w:val="18"/>
            <w:szCs w:val="18"/>
          </w:rPr>
          <w:t xml:space="preserve"> žiadosti o</w:t>
        </w:r>
      </w:ins>
      <w:ins w:id="45" w:author="CKO" w:date="2015-05-15T11:32:00Z">
        <w:r w:rsidR="00F8735A">
          <w:rPr>
            <w:rFonts w:ascii="Arial Narrow" w:hAnsi="Arial Narrow"/>
            <w:sz w:val="18"/>
            <w:szCs w:val="18"/>
          </w:rPr>
          <w:t> </w:t>
        </w:r>
      </w:ins>
      <w:ins w:id="46" w:author="CKO" w:date="2015-04-23T16:03:00Z">
        <w:r w:rsidR="00C81C97">
          <w:rPr>
            <w:rFonts w:ascii="Arial Narrow" w:hAnsi="Arial Narrow"/>
            <w:sz w:val="18"/>
            <w:szCs w:val="18"/>
          </w:rPr>
          <w:t>platbu</w:t>
        </w:r>
      </w:ins>
      <w:ins w:id="47" w:author="CKO" w:date="2015-05-15T11:32:00Z">
        <w:r w:rsidR="00F8735A">
          <w:rPr>
            <w:rFonts w:ascii="Arial Narrow" w:hAnsi="Arial Narrow"/>
            <w:sz w:val="18"/>
            <w:szCs w:val="18"/>
          </w:rPr>
          <w:t>, ku ktorej sa predmetná príloha predkladá</w:t>
        </w:r>
      </w:ins>
      <w:ins w:id="48" w:author="CKO" w:date="2015-04-23T16:03:00Z">
        <w:r w:rsidR="00C81C97">
          <w:rPr>
            <w:rFonts w:ascii="Arial Narrow" w:hAnsi="Arial Narrow"/>
            <w:sz w:val="18"/>
            <w:szCs w:val="18"/>
          </w:rPr>
          <w:t xml:space="preserve"> na riadiaci orgán</w:t>
        </w:r>
      </w:ins>
      <w:ins w:id="49" w:author="CKO" w:date="2015-05-15T11:20:00Z">
        <w:r w:rsidR="00C94303">
          <w:rPr>
            <w:rFonts w:ascii="Arial Narrow" w:hAnsi="Arial Narrow"/>
            <w:sz w:val="18"/>
            <w:szCs w:val="18"/>
          </w:rPr>
          <w:t xml:space="preserve"> a každým ďalším monitorovaným obdobím je obdobie </w:t>
        </w:r>
      </w:ins>
      <w:ins w:id="50" w:author="CKO" w:date="2015-05-15T11:23:00Z">
        <w:r w:rsidR="00C94303">
          <w:rPr>
            <w:rFonts w:ascii="Arial Narrow" w:hAnsi="Arial Narrow"/>
            <w:sz w:val="18"/>
            <w:szCs w:val="18"/>
          </w:rPr>
          <w:t xml:space="preserve">odo dňa nasledujúceho po dni </w:t>
        </w:r>
      </w:ins>
      <w:ins w:id="51" w:author="CKO" w:date="2015-05-15T11:20:00Z">
        <w:r w:rsidR="00C94303">
          <w:rPr>
            <w:rFonts w:ascii="Arial Narrow" w:hAnsi="Arial Narrow"/>
            <w:sz w:val="18"/>
            <w:szCs w:val="18"/>
          </w:rPr>
          <w:t xml:space="preserve">odoslania predchádzajúcej </w:t>
        </w:r>
      </w:ins>
      <w:ins w:id="52" w:author="CKO" w:date="2015-05-15T11:34:00Z">
        <w:r w:rsidR="00F8735A">
          <w:rPr>
            <w:rFonts w:ascii="Arial Narrow" w:hAnsi="Arial Narrow"/>
            <w:sz w:val="18"/>
            <w:szCs w:val="18"/>
          </w:rPr>
          <w:t xml:space="preserve">takejto </w:t>
        </w:r>
      </w:ins>
      <w:ins w:id="53" w:author="CKO" w:date="2015-05-15T11:20:00Z">
        <w:r w:rsidR="00C94303">
          <w:rPr>
            <w:rFonts w:ascii="Arial Narrow" w:hAnsi="Arial Narrow"/>
            <w:sz w:val="18"/>
            <w:szCs w:val="18"/>
          </w:rPr>
          <w:t>žiadosti o</w:t>
        </w:r>
      </w:ins>
      <w:ins w:id="54" w:author="CKO" w:date="2015-05-15T11:21:00Z">
        <w:r w:rsidR="00C94303">
          <w:rPr>
            <w:rFonts w:ascii="Arial Narrow" w:hAnsi="Arial Narrow"/>
            <w:sz w:val="18"/>
            <w:szCs w:val="18"/>
          </w:rPr>
          <w:t> </w:t>
        </w:r>
      </w:ins>
      <w:ins w:id="55" w:author="CKO" w:date="2015-05-15T11:20:00Z">
        <w:r w:rsidR="00C94303">
          <w:rPr>
            <w:rFonts w:ascii="Arial Narrow" w:hAnsi="Arial Narrow"/>
            <w:sz w:val="18"/>
            <w:szCs w:val="18"/>
          </w:rPr>
          <w:t xml:space="preserve">platbu </w:t>
        </w:r>
      </w:ins>
      <w:ins w:id="56" w:author="CKO" w:date="2015-05-15T11:21:00Z">
        <w:r w:rsidR="00C94303">
          <w:rPr>
            <w:rFonts w:ascii="Arial Narrow" w:hAnsi="Arial Narrow"/>
            <w:sz w:val="18"/>
            <w:szCs w:val="18"/>
          </w:rPr>
          <w:t xml:space="preserve">do </w:t>
        </w:r>
      </w:ins>
      <w:ins w:id="57" w:author="CKO" w:date="2015-05-15T11:22:00Z">
        <w:r w:rsidR="00C94303">
          <w:rPr>
            <w:rFonts w:ascii="Arial Narrow" w:hAnsi="Arial Narrow"/>
            <w:sz w:val="18"/>
            <w:szCs w:val="18"/>
          </w:rPr>
          <w:t xml:space="preserve">dňa </w:t>
        </w:r>
      </w:ins>
      <w:ins w:id="58" w:author="CKO" w:date="2015-05-15T11:21:00Z">
        <w:r w:rsidR="00C94303">
          <w:rPr>
            <w:rFonts w:ascii="Arial Narrow" w:hAnsi="Arial Narrow"/>
            <w:sz w:val="18"/>
            <w:szCs w:val="18"/>
          </w:rPr>
          <w:t xml:space="preserve">odoslania nasledujúcej žiadosti o platbu) </w:t>
        </w:r>
      </w:ins>
      <w:del w:id="59" w:author="CKO" w:date="2015-04-23T16:03:00Z">
        <w:r w:rsidDel="00C81C97">
          <w:rPr>
            <w:rFonts w:ascii="Arial Narrow" w:hAnsi="Arial Narrow"/>
            <w:sz w:val="18"/>
            <w:szCs w:val="18"/>
          </w:rPr>
          <w:delText>konca monitorovaného obdobia v prípade výročných monitorovacích správ a za monitorované obdobie v prípade záverečnej monitorovacej správy</w:delText>
        </w:r>
      </w:del>
      <w:r>
        <w:rPr>
          <w:rFonts w:ascii="Arial Narrow" w:hAnsi="Arial Narrow"/>
          <w:sz w:val="18"/>
          <w:szCs w:val="18"/>
        </w:rPr>
        <w:t>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1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</w:t>
      </w:r>
      <w:ins w:id="60" w:author="CKO" w:date="2015-04-23T16:13:00Z">
        <w:r w:rsidR="0040301F">
          <w:rPr>
            <w:rFonts w:ascii="Arial Narrow" w:hAnsi="Arial Narrow"/>
            <w:sz w:val="18"/>
            <w:szCs w:val="18"/>
          </w:rPr>
          <w:t xml:space="preserve"> ku dňu odoslania žiadosti o platbu na riadiaci orgán</w:t>
        </w:r>
      </w:ins>
      <w:del w:id="61" w:author="CKO" w:date="2015-04-23T16:13:00Z">
        <w:r w:rsidRPr="0068718A" w:rsidDel="0040301F">
          <w:rPr>
            <w:rFonts w:ascii="Arial Narrow" w:hAnsi="Arial Narrow"/>
            <w:sz w:val="18"/>
            <w:szCs w:val="18"/>
          </w:rPr>
          <w:delText>do ukončenia monitorovaného obdobia</w:delText>
        </w:r>
      </w:del>
      <w:r w:rsidRPr="0068718A">
        <w:rPr>
          <w:rFonts w:ascii="Arial Narrow" w:hAnsi="Arial Narrow"/>
          <w:sz w:val="18"/>
          <w:szCs w:val="18"/>
        </w:rPr>
        <w:t xml:space="preserve">. </w:t>
      </w:r>
    </w:p>
  </w:footnote>
  <w:footnote w:id="12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62" w:author="CKO" w:date="2015-05-11T14:43:00Z">
        <w:r w:rsidDel="00C1730B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63" w:author="CKO" w:date="2015-05-11T14:43:00Z">
        <w:r w:rsidDel="00C1730B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>2014+. Uvádza sa relevancia merateľného ukazovateľa k horizontálnemu princípu v zmysle zmluvy o poskytnutí nenávratného finančného príspevku.</w:t>
      </w:r>
    </w:p>
  </w:footnote>
  <w:footnote w:id="14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64" w:author="CKO" w:date="2015-05-11T14:43:00Z">
        <w:r w:rsidDel="00C1730B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67" w:author="CKO" w:date="2015-05-11T14:43:00Z">
        <w:r w:rsidDel="00C1730B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ins w:id="70" w:author="CKO" w:date="2015-04-23T16:44:00Z">
        <w:r w:rsidR="006F3237">
          <w:rPr>
            <w:rFonts w:ascii="Arial Narrow" w:hAnsi="Arial Narrow"/>
            <w:sz w:val="18"/>
            <w:szCs w:val="18"/>
          </w:rPr>
          <w:t>ku dňu odoslania žiadosti o platbu na riadiaci orgán, t.j. súhrnná hodnota</w:t>
        </w:r>
        <w:r w:rsidR="006F3237" w:rsidRPr="00DF18AF">
          <w:rPr>
            <w:rFonts w:ascii="Arial Narrow" w:hAnsi="Arial Narrow"/>
            <w:sz w:val="18"/>
            <w:szCs w:val="18"/>
          </w:rPr>
          <w:t> </w:t>
        </w:r>
        <w:r w:rsidR="006F3237">
          <w:rPr>
            <w:rFonts w:ascii="Arial Narrow" w:hAnsi="Arial Narrow"/>
            <w:sz w:val="18"/>
            <w:szCs w:val="18"/>
          </w:rPr>
          <w:t>od začiatku realizácie projektu do odoslania žiadosti o platbu na riadiaci orgán.</w:t>
        </w:r>
      </w:ins>
      <w:del w:id="71" w:author="CKO" w:date="2015-04-23T16:44:00Z">
        <w:r w:rsidDel="006F3237">
          <w:rPr>
            <w:rFonts w:ascii="Arial Narrow" w:hAnsi="Arial Narrow"/>
            <w:sz w:val="18"/>
            <w:szCs w:val="18"/>
          </w:rPr>
          <w:delText>k poslednému dňu monitorovaného obdobia</w:delText>
        </w:r>
        <w:r w:rsidRPr="00DF18AF" w:rsidDel="006F3237">
          <w:rPr>
            <w:rFonts w:ascii="Arial Narrow" w:hAnsi="Arial Narrow"/>
            <w:sz w:val="18"/>
            <w:szCs w:val="18"/>
          </w:rPr>
          <w:delText xml:space="preserve">, t.j. súhrnná hodnota dosiahnutá za obdobie od začiatku realizácie projektu do </w:delText>
        </w:r>
        <w:r w:rsidDel="006F3237">
          <w:rPr>
            <w:rFonts w:ascii="Arial Narrow" w:hAnsi="Arial Narrow"/>
            <w:sz w:val="18"/>
            <w:szCs w:val="18"/>
          </w:rPr>
          <w:delText>posledného dňa monitorovaného obdobia</w:delText>
        </w:r>
        <w:r w:rsidRPr="00DF18AF" w:rsidDel="006F3237">
          <w:rPr>
            <w:rFonts w:ascii="Arial Narrow" w:hAnsi="Arial Narrow"/>
            <w:sz w:val="18"/>
            <w:szCs w:val="18"/>
          </w:rPr>
          <w:delText>.</w:delText>
        </w:r>
      </w:del>
    </w:p>
  </w:footnote>
  <w:footnote w:id="18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74" w:author="CKO" w:date="2015-05-11T14:43:00Z">
        <w:r w:rsidDel="00C1730B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>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</w:t>
      </w:r>
      <w:del w:id="75" w:author="CKO" w:date="2015-05-11T14:43:00Z">
        <w:r w:rsidDel="00C1730B">
          <w:rPr>
            <w:rFonts w:ascii="Arial Narrow" w:hAnsi="Arial Narrow"/>
            <w:sz w:val="18"/>
            <w:szCs w:val="18"/>
          </w:rPr>
          <w:delText xml:space="preserve"> </w:delText>
        </w:r>
      </w:del>
      <w:r>
        <w:rPr>
          <w:rFonts w:ascii="Arial Narrow" w:hAnsi="Arial Narrow"/>
          <w:sz w:val="18"/>
          <w:szCs w:val="18"/>
        </w:rPr>
        <w:t xml:space="preserve">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 xml:space="preserve">projektu </w:t>
      </w:r>
      <w:ins w:id="76" w:author="CKO" w:date="2015-04-23T16:18:00Z">
        <w:r w:rsidR="005038DF">
          <w:rPr>
            <w:rFonts w:ascii="Arial Narrow" w:hAnsi="Arial Narrow"/>
            <w:sz w:val="18"/>
            <w:szCs w:val="18"/>
          </w:rPr>
          <w:t>ku dňu odoslania žiadosti o platbu na riadiaci orgán.</w:t>
        </w:r>
      </w:ins>
      <w:del w:id="77" w:author="CKO" w:date="2015-03-09T10:28:00Z">
        <w:r w:rsidDel="00D8377C">
          <w:rPr>
            <w:rFonts w:ascii="Arial Narrow" w:hAnsi="Arial Narrow"/>
            <w:sz w:val="18"/>
            <w:szCs w:val="18"/>
          </w:rPr>
          <w:delText>do posledného dňa monitorovaného obdobia v prípade výročných monitorovacích správ a za monitorované obdobie v prípade záverečnej monitorovacej správy</w:delText>
        </w:r>
        <w:r w:rsidRPr="00CB4790" w:rsidDel="00D8377C">
          <w:rPr>
            <w:rFonts w:ascii="Arial Narrow" w:hAnsi="Arial Narrow"/>
            <w:sz w:val="18"/>
            <w:szCs w:val="18"/>
          </w:rPr>
          <w:delText xml:space="preserve"> a taktiež prípadné problémy s</w:delText>
        </w:r>
        <w:r w:rsidDel="00D8377C">
          <w:rPr>
            <w:rFonts w:ascii="Arial Narrow" w:hAnsi="Arial Narrow"/>
            <w:sz w:val="18"/>
            <w:szCs w:val="18"/>
          </w:rPr>
          <w:delText> predmetným merateľným ukazovateľom a opatrenia prijaté na elimináciu týchto problémov.</w:delText>
        </w:r>
      </w:del>
    </w:p>
  </w:footnote>
  <w:footnote w:id="21">
    <w:p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CF" w:rsidRDefault="005E51A4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4F01EE" wp14:editId="0309E67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F426CF" w:rsidRPr="00627EA3" w:rsidRDefault="00282057" w:rsidP="00627EA3">
    <w:pPr>
      <w:pStyle w:val="Hlavika"/>
      <w:jc w:val="right"/>
    </w:pPr>
    <w:r>
      <w:rPr>
        <w:szCs w:val="20"/>
      </w:rPr>
      <w:t>XX</w:t>
    </w:r>
    <w:r w:rsidR="00F426CF">
      <w:rPr>
        <w:szCs w:val="20"/>
      </w:rPr>
      <w:t>.</w:t>
    </w:r>
    <w:r>
      <w:rPr>
        <w:szCs w:val="20"/>
      </w:rPr>
      <w:t>XX</w:t>
    </w:r>
    <w:r w:rsidR="00F426CF">
      <w:rPr>
        <w:szCs w:val="20"/>
      </w:rPr>
      <w:t>.201</w:t>
    </w:r>
    <w:r w:rsidR="00F00622">
      <w:rPr>
        <w:szCs w:val="20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5E51A4" w:rsidP="0004107F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6108A4E" wp14:editId="2396B28C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1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customXmlDelRangeStart w:id="78" w:author="CKO" w:date="2015-07-16T16:02:00Z"/>
  <w:sdt>
    <w:sdtPr>
      <w:rPr>
        <w:szCs w:val="20"/>
      </w:rPr>
      <w:id w:val="1919752919"/>
      <w:placeholder>
        <w:docPart w:val="09288F9BAD454EBA86ABC3DA4C57A8B2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customXmlDelRangeEnd w:id="78"/>
      <w:p w:rsidR="0004107F" w:rsidRPr="0004107F" w:rsidDel="0084326F" w:rsidRDefault="006826C5" w:rsidP="0004107F">
        <w:pPr>
          <w:tabs>
            <w:tab w:val="center" w:pos="4536"/>
            <w:tab w:val="right" w:pos="9072"/>
          </w:tabs>
          <w:jc w:val="right"/>
          <w:rPr>
            <w:del w:id="79" w:author="CKO" w:date="2015-07-16T16:02:00Z"/>
          </w:rPr>
        </w:pPr>
        <w:del w:id="80" w:author="CKO" w:date="2015-07-16T16:02:00Z">
          <w:r w:rsidDel="0084326F">
            <w:rPr>
              <w:szCs w:val="20"/>
            </w:rPr>
            <w:delText>05.02.2015</w:delText>
          </w:r>
        </w:del>
      </w:p>
      <w:customXmlDelRangeStart w:id="81" w:author="CKO" w:date="2015-07-16T16:02:00Z"/>
    </w:sdtContent>
  </w:sdt>
  <w:customXmlDelRangeEnd w:id="81"/>
  <w:p w:rsidR="0004107F" w:rsidRPr="0004107F" w:rsidRDefault="0004107F" w:rsidP="0004107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Default="005E51A4" w:rsidP="0004107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48BCFB7" wp14:editId="72AC7665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0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1112199810"/>
      <w:placeholder>
        <w:docPart w:val="ADDEF2C140F44D19B275F51077C0241C"/>
      </w:placeholder>
      <w:date>
        <w:dateFormat w:val="dd.MM.yyyy"/>
        <w:lid w:val="sk-SK"/>
        <w:storeMappedDataAs w:val="dateTime"/>
        <w:calendar w:val="gregorian"/>
      </w:date>
    </w:sdtPr>
    <w:sdtEndPr/>
    <w:sdtContent>
      <w:p w:rsidR="0004107F" w:rsidRPr="00627EA3" w:rsidRDefault="002F5148" w:rsidP="0004107F">
        <w:pPr>
          <w:pStyle w:val="Hlavika"/>
          <w:jc w:val="right"/>
        </w:pPr>
        <w:del w:id="82" w:author="CKO" w:date="2015-04-23T15:34:00Z">
          <w:r w:rsidDel="002F5148">
            <w:rPr>
              <w:szCs w:val="20"/>
            </w:rPr>
            <w:delText>20.05.</w:delText>
          </w:r>
        </w:del>
        <w:ins w:id="83" w:author="CKO" w:date="2015-07-16T16:02:00Z">
          <w:r w:rsidR="0084326F" w:rsidDel="002F5148">
            <w:rPr>
              <w:szCs w:val="20"/>
            </w:rPr>
            <w:t xml:space="preserve"> </w:t>
          </w:r>
        </w:ins>
        <w:del w:id="84" w:author="CKO" w:date="2015-04-23T15:34:00Z">
          <w:r w:rsidDel="002F5148">
            <w:rPr>
              <w:szCs w:val="20"/>
            </w:rPr>
            <w:delText>2015</w:delText>
          </w:r>
        </w:del>
      </w:p>
    </w:sdtContent>
  </w:sdt>
  <w:p w:rsidR="0004107F" w:rsidRDefault="0004107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1147BD"/>
    <w:rsid w:val="00116B38"/>
    <w:rsid w:val="00116F61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049"/>
    <w:rsid w:val="001D4B25"/>
    <w:rsid w:val="001E5462"/>
    <w:rsid w:val="001F0193"/>
    <w:rsid w:val="001F45B1"/>
    <w:rsid w:val="002235B5"/>
    <w:rsid w:val="002256E5"/>
    <w:rsid w:val="002259C4"/>
    <w:rsid w:val="00225A05"/>
    <w:rsid w:val="00244D2C"/>
    <w:rsid w:val="00246970"/>
    <w:rsid w:val="00256687"/>
    <w:rsid w:val="00274479"/>
    <w:rsid w:val="00282057"/>
    <w:rsid w:val="002A1E17"/>
    <w:rsid w:val="002A430D"/>
    <w:rsid w:val="002B4095"/>
    <w:rsid w:val="002B7A90"/>
    <w:rsid w:val="002D0C7E"/>
    <w:rsid w:val="002D65BD"/>
    <w:rsid w:val="002E611C"/>
    <w:rsid w:val="002E7F32"/>
    <w:rsid w:val="002E7F66"/>
    <w:rsid w:val="002F5148"/>
    <w:rsid w:val="00306C30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1B35"/>
    <w:rsid w:val="003F59D8"/>
    <w:rsid w:val="003F7258"/>
    <w:rsid w:val="0040301F"/>
    <w:rsid w:val="00404056"/>
    <w:rsid w:val="00410CF4"/>
    <w:rsid w:val="00416E2D"/>
    <w:rsid w:val="0042741B"/>
    <w:rsid w:val="00431EE0"/>
    <w:rsid w:val="004320E6"/>
    <w:rsid w:val="00432DF1"/>
    <w:rsid w:val="0043575B"/>
    <w:rsid w:val="004360FC"/>
    <w:rsid w:val="004445A9"/>
    <w:rsid w:val="004456C9"/>
    <w:rsid w:val="004470FB"/>
    <w:rsid w:val="00470E75"/>
    <w:rsid w:val="00477B8E"/>
    <w:rsid w:val="00490AF9"/>
    <w:rsid w:val="00493F0A"/>
    <w:rsid w:val="004A0829"/>
    <w:rsid w:val="004B7832"/>
    <w:rsid w:val="004C1071"/>
    <w:rsid w:val="004C2ABA"/>
    <w:rsid w:val="004D0F36"/>
    <w:rsid w:val="004E0E28"/>
    <w:rsid w:val="004E2120"/>
    <w:rsid w:val="004E3ABD"/>
    <w:rsid w:val="005038DF"/>
    <w:rsid w:val="00511497"/>
    <w:rsid w:val="005118B6"/>
    <w:rsid w:val="005122F6"/>
    <w:rsid w:val="00541FF5"/>
    <w:rsid w:val="0056427D"/>
    <w:rsid w:val="00566BEB"/>
    <w:rsid w:val="00567D2B"/>
    <w:rsid w:val="00577725"/>
    <w:rsid w:val="00577F68"/>
    <w:rsid w:val="005800C7"/>
    <w:rsid w:val="00580A58"/>
    <w:rsid w:val="0058420D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13CA1"/>
    <w:rsid w:val="00622D7A"/>
    <w:rsid w:val="00623EF6"/>
    <w:rsid w:val="00627EA3"/>
    <w:rsid w:val="006479DF"/>
    <w:rsid w:val="00660DCB"/>
    <w:rsid w:val="006719A0"/>
    <w:rsid w:val="00672B61"/>
    <w:rsid w:val="006826C5"/>
    <w:rsid w:val="0068325A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6F3237"/>
    <w:rsid w:val="00702F16"/>
    <w:rsid w:val="00712A61"/>
    <w:rsid w:val="00721161"/>
    <w:rsid w:val="00727531"/>
    <w:rsid w:val="00727B36"/>
    <w:rsid w:val="00733F36"/>
    <w:rsid w:val="00744A1E"/>
    <w:rsid w:val="00751238"/>
    <w:rsid w:val="007546DB"/>
    <w:rsid w:val="0076414C"/>
    <w:rsid w:val="00765555"/>
    <w:rsid w:val="00771CC6"/>
    <w:rsid w:val="00771FEB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C7C61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326F"/>
    <w:rsid w:val="0084743A"/>
    <w:rsid w:val="00854A2E"/>
    <w:rsid w:val="008566E2"/>
    <w:rsid w:val="00863E65"/>
    <w:rsid w:val="00865E76"/>
    <w:rsid w:val="008743E6"/>
    <w:rsid w:val="008806AC"/>
    <w:rsid w:val="00882C6E"/>
    <w:rsid w:val="00891EDF"/>
    <w:rsid w:val="00895201"/>
    <w:rsid w:val="00895D76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606FA"/>
    <w:rsid w:val="00963447"/>
    <w:rsid w:val="009744FD"/>
    <w:rsid w:val="00977CF6"/>
    <w:rsid w:val="009836CF"/>
    <w:rsid w:val="009B418E"/>
    <w:rsid w:val="009B421D"/>
    <w:rsid w:val="009E0DC8"/>
    <w:rsid w:val="009E556C"/>
    <w:rsid w:val="00A01CEC"/>
    <w:rsid w:val="00A06F34"/>
    <w:rsid w:val="00A11E5C"/>
    <w:rsid w:val="00A144AE"/>
    <w:rsid w:val="00A33931"/>
    <w:rsid w:val="00A37256"/>
    <w:rsid w:val="00A41692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1730B"/>
    <w:rsid w:val="00C214B6"/>
    <w:rsid w:val="00C31910"/>
    <w:rsid w:val="00C348A2"/>
    <w:rsid w:val="00C52268"/>
    <w:rsid w:val="00C53567"/>
    <w:rsid w:val="00C567E9"/>
    <w:rsid w:val="00C6439D"/>
    <w:rsid w:val="00C71D0A"/>
    <w:rsid w:val="00C73BEC"/>
    <w:rsid w:val="00C7625A"/>
    <w:rsid w:val="00C76EFF"/>
    <w:rsid w:val="00C76F19"/>
    <w:rsid w:val="00C81C97"/>
    <w:rsid w:val="00C92BF0"/>
    <w:rsid w:val="00C94303"/>
    <w:rsid w:val="00CA208E"/>
    <w:rsid w:val="00CB33DE"/>
    <w:rsid w:val="00CB4790"/>
    <w:rsid w:val="00CC21DC"/>
    <w:rsid w:val="00CD3D13"/>
    <w:rsid w:val="00CF5379"/>
    <w:rsid w:val="00D05350"/>
    <w:rsid w:val="00D05E0E"/>
    <w:rsid w:val="00D434C3"/>
    <w:rsid w:val="00D471C8"/>
    <w:rsid w:val="00D5558B"/>
    <w:rsid w:val="00D61BB6"/>
    <w:rsid w:val="00D67B13"/>
    <w:rsid w:val="00D71A7B"/>
    <w:rsid w:val="00D71BDB"/>
    <w:rsid w:val="00D8137B"/>
    <w:rsid w:val="00D8377C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69D4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1FA6"/>
    <w:rsid w:val="00F83000"/>
    <w:rsid w:val="00F854AC"/>
    <w:rsid w:val="00F8735A"/>
    <w:rsid w:val="00F87DFE"/>
    <w:rsid w:val="00F92867"/>
    <w:rsid w:val="00F97E8C"/>
    <w:rsid w:val="00FA79F0"/>
    <w:rsid w:val="00FC04A6"/>
    <w:rsid w:val="00FC0F30"/>
    <w:rsid w:val="00FC1456"/>
    <w:rsid w:val="00FC28EE"/>
    <w:rsid w:val="00FC6A10"/>
    <w:rsid w:val="00FD12F3"/>
    <w:rsid w:val="00FD4CCD"/>
    <w:rsid w:val="00FF134F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FEB63D5F984AF581F6C55C78AA14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BE568E-CA43-4832-802A-89E25501B00A}"/>
      </w:docPartPr>
      <w:docPartBody>
        <w:p w:rsidR="001E3C8B" w:rsidRDefault="007C728B" w:rsidP="007C728B">
          <w:pPr>
            <w:pStyle w:val="D3FEB63D5F984AF581F6C55C78AA148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5A5B877F0004BF58AD4A031CCF05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EED6DE-F20E-49C1-949D-0F9D4F0FE780}"/>
      </w:docPartPr>
      <w:docPartBody>
        <w:p w:rsidR="001E3C8B" w:rsidRDefault="007C728B" w:rsidP="007C728B">
          <w:pPr>
            <w:pStyle w:val="35A5B877F0004BF58AD4A031CCF05EE4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77AC2B180D047BD890DCBE3AD8AFD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A7645-3705-43CE-B27A-0AFDE2C3A22A}"/>
      </w:docPartPr>
      <w:docPartBody>
        <w:p w:rsidR="001E3C8B" w:rsidRDefault="007C728B" w:rsidP="007C728B">
          <w:pPr>
            <w:pStyle w:val="F77AC2B180D047BD890DCBE3AD8AFD9E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031C6A54063F475F87DD856A71D054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8C253B-ECAE-4A88-8586-66D680A55619}"/>
      </w:docPartPr>
      <w:docPartBody>
        <w:p w:rsidR="001E3C8B" w:rsidRDefault="007C728B" w:rsidP="007C728B">
          <w:pPr>
            <w:pStyle w:val="031C6A54063F475F87DD856A71D0542A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08A29DBF8434811BA7AFFEB72B57D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36B922-B1BE-4A8B-86A3-4ADF91B7C00E}"/>
      </w:docPartPr>
      <w:docPartBody>
        <w:p w:rsidR="001E3C8B" w:rsidRDefault="007C728B" w:rsidP="007C728B">
          <w:pPr>
            <w:pStyle w:val="008A29DBF8434811BA7AFFEB72B57D6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ADDEF2C140F44D19B275F51077C024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9CF103-D310-494F-A6FF-ED87285D608A}"/>
      </w:docPartPr>
      <w:docPartBody>
        <w:p w:rsidR="001E3C8B" w:rsidRDefault="007C728B" w:rsidP="007C728B">
          <w:pPr>
            <w:pStyle w:val="ADDEF2C140F44D19B275F51077C0241C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9288F9BAD454EBA86ABC3DA4C57A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4DA4E5-6F19-4F16-A0D1-087B521359E2}"/>
      </w:docPartPr>
      <w:docPartBody>
        <w:p w:rsidR="001E3C8B" w:rsidRDefault="007C728B" w:rsidP="007C728B">
          <w:pPr>
            <w:pStyle w:val="09288F9BAD454EBA86ABC3DA4C57A8B2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28B"/>
    <w:rsid w:val="00057423"/>
    <w:rsid w:val="000E5523"/>
    <w:rsid w:val="001E3C8B"/>
    <w:rsid w:val="001E5834"/>
    <w:rsid w:val="00253813"/>
    <w:rsid w:val="002C7FAC"/>
    <w:rsid w:val="00340280"/>
    <w:rsid w:val="00543323"/>
    <w:rsid w:val="005C48B7"/>
    <w:rsid w:val="0067284F"/>
    <w:rsid w:val="006F22DE"/>
    <w:rsid w:val="007C728B"/>
    <w:rsid w:val="008D2F58"/>
    <w:rsid w:val="00A00380"/>
    <w:rsid w:val="00A54AE4"/>
    <w:rsid w:val="00A5612A"/>
    <w:rsid w:val="00BE4FFA"/>
    <w:rsid w:val="00D43FFC"/>
    <w:rsid w:val="00E5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C728B"/>
    <w:rPr>
      <w:color w:val="808080"/>
    </w:rPr>
  </w:style>
  <w:style w:type="paragraph" w:customStyle="1" w:styleId="16AB6680816849E49D08D40E0D7321CC">
    <w:name w:val="16AB6680816849E49D08D40E0D7321CC"/>
    <w:rsid w:val="007C728B"/>
  </w:style>
  <w:style w:type="paragraph" w:customStyle="1" w:styleId="1BFCCFD51A024DD0BCE8F5937BC57327">
    <w:name w:val="1BFCCFD51A024DD0BCE8F5937BC57327"/>
    <w:rsid w:val="007C728B"/>
  </w:style>
  <w:style w:type="paragraph" w:customStyle="1" w:styleId="5092262034294C7E904D655A08EE161E">
    <w:name w:val="5092262034294C7E904D655A08EE161E"/>
    <w:rsid w:val="007C728B"/>
  </w:style>
  <w:style w:type="paragraph" w:customStyle="1" w:styleId="9950D9F730B54CEB89C92896B64F5ECD">
    <w:name w:val="9950D9F730B54CEB89C92896B64F5ECD"/>
    <w:rsid w:val="007C728B"/>
  </w:style>
  <w:style w:type="paragraph" w:customStyle="1" w:styleId="2FE2A9D5F53D4BAA85C4F2F5D9A97200">
    <w:name w:val="2FE2A9D5F53D4BAA85C4F2F5D9A97200"/>
    <w:rsid w:val="007C728B"/>
  </w:style>
  <w:style w:type="paragraph" w:customStyle="1" w:styleId="FFCD020100744F2A883256A564DAB99A">
    <w:name w:val="FFCD020100744F2A883256A564DAB99A"/>
    <w:rsid w:val="007C728B"/>
  </w:style>
  <w:style w:type="paragraph" w:customStyle="1" w:styleId="D3FEB63D5F984AF581F6C55C78AA148A">
    <w:name w:val="D3FEB63D5F984AF581F6C55C78AA148A"/>
    <w:rsid w:val="007C728B"/>
  </w:style>
  <w:style w:type="paragraph" w:customStyle="1" w:styleId="35A5B877F0004BF58AD4A031CCF05EE4">
    <w:name w:val="35A5B877F0004BF58AD4A031CCF05EE4"/>
    <w:rsid w:val="007C728B"/>
  </w:style>
  <w:style w:type="paragraph" w:customStyle="1" w:styleId="F77AC2B180D047BD890DCBE3AD8AFD9E">
    <w:name w:val="F77AC2B180D047BD890DCBE3AD8AFD9E"/>
    <w:rsid w:val="007C728B"/>
  </w:style>
  <w:style w:type="paragraph" w:customStyle="1" w:styleId="031C6A54063F475F87DD856A71D0542A">
    <w:name w:val="031C6A54063F475F87DD856A71D0542A"/>
    <w:rsid w:val="007C728B"/>
  </w:style>
  <w:style w:type="paragraph" w:customStyle="1" w:styleId="008A29DBF8434811BA7AFFEB72B57D6F">
    <w:name w:val="008A29DBF8434811BA7AFFEB72B57D6F"/>
    <w:rsid w:val="007C728B"/>
  </w:style>
  <w:style w:type="paragraph" w:customStyle="1" w:styleId="014CC323B68242DA807072355069A89C">
    <w:name w:val="014CC323B68242DA807072355069A89C"/>
    <w:rsid w:val="007C728B"/>
  </w:style>
  <w:style w:type="paragraph" w:customStyle="1" w:styleId="ADDEF2C140F44D19B275F51077C0241C">
    <w:name w:val="ADDEF2C140F44D19B275F51077C0241C"/>
    <w:rsid w:val="007C728B"/>
  </w:style>
  <w:style w:type="paragraph" w:customStyle="1" w:styleId="32F7F940E84E4CB0B835D1C53DEDDCA4">
    <w:name w:val="32F7F940E84E4CB0B835D1C53DEDDCA4"/>
    <w:rsid w:val="007C728B"/>
  </w:style>
  <w:style w:type="paragraph" w:customStyle="1" w:styleId="09288F9BAD454EBA86ABC3DA4C57A8B2">
    <w:name w:val="09288F9BAD454EBA86ABC3DA4C57A8B2"/>
    <w:rsid w:val="007C728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C728B"/>
    <w:rPr>
      <w:color w:val="808080"/>
    </w:rPr>
  </w:style>
  <w:style w:type="paragraph" w:customStyle="1" w:styleId="16AB6680816849E49D08D40E0D7321CC">
    <w:name w:val="16AB6680816849E49D08D40E0D7321CC"/>
    <w:rsid w:val="007C728B"/>
  </w:style>
  <w:style w:type="paragraph" w:customStyle="1" w:styleId="1BFCCFD51A024DD0BCE8F5937BC57327">
    <w:name w:val="1BFCCFD51A024DD0BCE8F5937BC57327"/>
    <w:rsid w:val="007C728B"/>
  </w:style>
  <w:style w:type="paragraph" w:customStyle="1" w:styleId="5092262034294C7E904D655A08EE161E">
    <w:name w:val="5092262034294C7E904D655A08EE161E"/>
    <w:rsid w:val="007C728B"/>
  </w:style>
  <w:style w:type="paragraph" w:customStyle="1" w:styleId="9950D9F730B54CEB89C92896B64F5ECD">
    <w:name w:val="9950D9F730B54CEB89C92896B64F5ECD"/>
    <w:rsid w:val="007C728B"/>
  </w:style>
  <w:style w:type="paragraph" w:customStyle="1" w:styleId="2FE2A9D5F53D4BAA85C4F2F5D9A97200">
    <w:name w:val="2FE2A9D5F53D4BAA85C4F2F5D9A97200"/>
    <w:rsid w:val="007C728B"/>
  </w:style>
  <w:style w:type="paragraph" w:customStyle="1" w:styleId="FFCD020100744F2A883256A564DAB99A">
    <w:name w:val="FFCD020100744F2A883256A564DAB99A"/>
    <w:rsid w:val="007C728B"/>
  </w:style>
  <w:style w:type="paragraph" w:customStyle="1" w:styleId="D3FEB63D5F984AF581F6C55C78AA148A">
    <w:name w:val="D3FEB63D5F984AF581F6C55C78AA148A"/>
    <w:rsid w:val="007C728B"/>
  </w:style>
  <w:style w:type="paragraph" w:customStyle="1" w:styleId="35A5B877F0004BF58AD4A031CCF05EE4">
    <w:name w:val="35A5B877F0004BF58AD4A031CCF05EE4"/>
    <w:rsid w:val="007C728B"/>
  </w:style>
  <w:style w:type="paragraph" w:customStyle="1" w:styleId="F77AC2B180D047BD890DCBE3AD8AFD9E">
    <w:name w:val="F77AC2B180D047BD890DCBE3AD8AFD9E"/>
    <w:rsid w:val="007C728B"/>
  </w:style>
  <w:style w:type="paragraph" w:customStyle="1" w:styleId="031C6A54063F475F87DD856A71D0542A">
    <w:name w:val="031C6A54063F475F87DD856A71D0542A"/>
    <w:rsid w:val="007C728B"/>
  </w:style>
  <w:style w:type="paragraph" w:customStyle="1" w:styleId="008A29DBF8434811BA7AFFEB72B57D6F">
    <w:name w:val="008A29DBF8434811BA7AFFEB72B57D6F"/>
    <w:rsid w:val="007C728B"/>
  </w:style>
  <w:style w:type="paragraph" w:customStyle="1" w:styleId="014CC323B68242DA807072355069A89C">
    <w:name w:val="014CC323B68242DA807072355069A89C"/>
    <w:rsid w:val="007C728B"/>
  </w:style>
  <w:style w:type="paragraph" w:customStyle="1" w:styleId="ADDEF2C140F44D19B275F51077C0241C">
    <w:name w:val="ADDEF2C140F44D19B275F51077C0241C"/>
    <w:rsid w:val="007C728B"/>
  </w:style>
  <w:style w:type="paragraph" w:customStyle="1" w:styleId="32F7F940E84E4CB0B835D1C53DEDDCA4">
    <w:name w:val="32F7F940E84E4CB0B835D1C53DEDDCA4"/>
    <w:rsid w:val="007C728B"/>
  </w:style>
  <w:style w:type="paragraph" w:customStyle="1" w:styleId="09288F9BAD454EBA86ABC3DA4C57A8B2">
    <w:name w:val="09288F9BAD454EBA86ABC3DA4C57A8B2"/>
    <w:rsid w:val="007C72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D8F8D-E416-4AC0-A10E-8C2F00709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CKO</cp:lastModifiedBy>
  <cp:revision>36</cp:revision>
  <cp:lastPrinted>2015-02-05T16:37:00Z</cp:lastPrinted>
  <dcterms:created xsi:type="dcterms:W3CDTF">2015-02-05T09:40:00Z</dcterms:created>
  <dcterms:modified xsi:type="dcterms:W3CDTF">2015-07-16T14:02:00Z</dcterms:modified>
</cp:coreProperties>
</file>